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6" w:name="_Hlk43743043"/>
      <w:bookmarkStart w:id="7" w:name="_Hlk43743063"/>
      <w:bookmarkStart w:id="8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9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6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7"/>
      <w:bookmarkEnd w:id="9"/>
    </w:p>
    <w:bookmarkEnd w:id="8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819C9" w14:textId="77777777" w:rsidR="00777C9F" w:rsidRDefault="00777C9F" w:rsidP="00A2664D">
      <w:pPr>
        <w:spacing w:after="0" w:line="240" w:lineRule="auto"/>
      </w:pPr>
      <w:r>
        <w:separator/>
      </w:r>
    </w:p>
  </w:endnote>
  <w:endnote w:type="continuationSeparator" w:id="0">
    <w:p w14:paraId="1C80AE2A" w14:textId="77777777" w:rsidR="00777C9F" w:rsidRDefault="00777C9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CEB8F" w14:textId="77777777" w:rsidR="00777C9F" w:rsidRDefault="00777C9F" w:rsidP="00A2664D">
      <w:pPr>
        <w:spacing w:after="0" w:line="240" w:lineRule="auto"/>
      </w:pPr>
      <w:r>
        <w:separator/>
      </w:r>
    </w:p>
  </w:footnote>
  <w:footnote w:type="continuationSeparator" w:id="0">
    <w:p w14:paraId="7468DD4B" w14:textId="77777777" w:rsidR="00777C9F" w:rsidRDefault="00777C9F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644CB461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ins w:id="1" w:author="JiW" w:date="2025-10-27T10:50:00Z" w16du:dateUtc="2025-10-27T09:50:00Z">
        <w:r w:rsidR="000771BE">
          <w:rPr>
            <w:rFonts w:ascii="Cambria" w:hAnsi="Cambria" w:cs="Arial"/>
            <w:sz w:val="16"/>
            <w:szCs w:val="16"/>
          </w:rPr>
          <w:t xml:space="preserve"> osoby fizycznej lub praw</w:t>
        </w:r>
      </w:ins>
      <w:ins w:id="2" w:author="JiW" w:date="2025-10-27T10:51:00Z" w16du:dateUtc="2025-10-27T09:51:00Z">
        <w:r w:rsidR="000771BE">
          <w:rPr>
            <w:rFonts w:ascii="Cambria" w:hAnsi="Cambria" w:cs="Arial"/>
            <w:sz w:val="16"/>
            <w:szCs w:val="16"/>
          </w:rPr>
          <w:t xml:space="preserve">nej, </w:t>
        </w:r>
      </w:ins>
      <w:r w:rsidRPr="00DE47FC">
        <w:rPr>
          <w:rFonts w:ascii="Cambria" w:hAnsi="Cambria" w:cs="Arial"/>
          <w:sz w:val="16"/>
          <w:szCs w:val="16"/>
        </w:rPr>
        <w:t> podmiotu</w:t>
      </w:r>
      <w:ins w:id="3" w:author="JiW" w:date="2025-10-27T10:51:00Z" w16du:dateUtc="2025-10-27T09:51:00Z">
        <w:r w:rsidR="000771BE">
          <w:rPr>
            <w:rFonts w:ascii="Cambria" w:hAnsi="Cambria" w:cs="Arial"/>
            <w:sz w:val="16"/>
            <w:szCs w:val="16"/>
          </w:rPr>
          <w:t xml:space="preserve"> lub organu</w:t>
        </w:r>
      </w:ins>
      <w:r w:rsidRPr="00DE47FC">
        <w:rPr>
          <w:rFonts w:ascii="Cambria" w:hAnsi="Cambria" w:cs="Arial"/>
          <w:sz w:val="16"/>
          <w:szCs w:val="16"/>
        </w:rPr>
        <w:t>, o który</w:t>
      </w:r>
      <w:ins w:id="4" w:author="JiW" w:date="2025-10-27T10:51:00Z" w16du:dateUtc="2025-10-27T09:51:00Z">
        <w:r w:rsidR="000771BE">
          <w:rPr>
            <w:rFonts w:ascii="Cambria" w:hAnsi="Cambria" w:cs="Arial"/>
            <w:sz w:val="16"/>
            <w:szCs w:val="16"/>
          </w:rPr>
          <w:t>ch</w:t>
        </w:r>
      </w:ins>
      <w:del w:id="5" w:author="JiW" w:date="2025-10-27T10:51:00Z" w16du:dateUtc="2025-10-27T09:51:00Z">
        <w:r w:rsidRPr="00DE47FC" w:rsidDel="000771BE">
          <w:rPr>
            <w:rFonts w:ascii="Cambria" w:hAnsi="Cambria" w:cs="Arial"/>
            <w:sz w:val="16"/>
            <w:szCs w:val="16"/>
          </w:rPr>
          <w:delText>m</w:delText>
        </w:r>
      </w:del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86684"/>
    <w:rsid w:val="003B1BAE"/>
    <w:rsid w:val="00484ABC"/>
    <w:rsid w:val="005329BF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77C9F"/>
    <w:rsid w:val="007E6687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Agnieszka Jamrozik</cp:lastModifiedBy>
  <cp:revision>2</cp:revision>
  <dcterms:created xsi:type="dcterms:W3CDTF">2025-11-03T11:23:00Z</dcterms:created>
  <dcterms:modified xsi:type="dcterms:W3CDTF">2025-11-03T11:23:00Z</dcterms:modified>
</cp:coreProperties>
</file>